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7433BAB9" wp14:editId="7F8F50A7">
            <wp:simplePos x="0" y="0"/>
            <wp:positionH relativeFrom="column">
              <wp:posOffset>2479675</wp:posOffset>
            </wp:positionH>
            <wp:positionV relativeFrom="paragraph">
              <wp:posOffset>-57150</wp:posOffset>
            </wp:positionV>
            <wp:extent cx="1247140" cy="12471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</w:t>
      </w:r>
      <w:r w:rsidR="007475E0">
        <w:t xml:space="preserve">d cranberries on a ciabatta </w:t>
      </w:r>
      <w:del w:id="0" w:author="Kurt S" w:date="2016-06-05T08:31:00Z">
        <w:r w:rsidR="007475E0" w:rsidDel="00900A36">
          <w:delText>role</w:delText>
        </w:r>
      </w:del>
      <w:ins w:id="1" w:author="Kurt S" w:date="2016-06-05T08:31:00Z">
        <w:r w:rsidR="00900A36">
          <w:t>roll</w:t>
        </w:r>
      </w:ins>
      <w:r>
        <w:t>.</w:t>
      </w:r>
    </w:p>
    <w:p w:rsidR="0077769A" w:rsidDel="00900A36" w:rsidRDefault="00C5583C" w:rsidP="005168F9">
      <w:pPr>
        <w:pStyle w:val="Heading2"/>
        <w:rPr>
          <w:moveFrom w:id="2" w:author="Kurt S" w:date="2016-06-05T08:32:00Z"/>
        </w:rPr>
      </w:pPr>
      <w:moveFromRangeStart w:id="3" w:author="Kurt S" w:date="2016-06-05T08:32:00Z" w:name="move452878893"/>
      <w:moveFrom w:id="4" w:author="Kurt S" w:date="2016-06-05T08:32:00Z">
        <w:r w:rsidDel="00900A36">
          <w:t>Turkran San</w:t>
        </w:r>
        <w:r w:rsidR="005168F9" w:rsidDel="00900A36">
          <w:t xml:space="preserve"> $6</w:t>
        </w:r>
      </w:moveFrom>
    </w:p>
    <w:p w:rsidR="00C5583C" w:rsidDel="00900A36" w:rsidRDefault="00C94936" w:rsidP="005168F9">
      <w:pPr>
        <w:jc w:val="center"/>
        <w:rPr>
          <w:moveFrom w:id="5" w:author="Kurt S" w:date="2016-06-05T08:32:00Z"/>
        </w:rPr>
      </w:pPr>
      <w:moveFrom w:id="6" w:author="Kurt S" w:date="2016-06-05T08:32:00Z">
        <w:r w:rsidDel="00900A36">
          <w:t xml:space="preserve">Turkey, cranberry, and stuffing on a grilled </w:t>
        </w:r>
        <w:r w:rsidR="002C4290" w:rsidDel="00900A36">
          <w:t>panini</w:t>
        </w:r>
        <w:r w:rsidDel="00900A36">
          <w:t xml:space="preserve"> roll.</w:t>
        </w:r>
        <w:r w:rsidR="00BD4002" w:rsidRPr="00BD4002" w:rsidDel="00900A36">
          <w:t xml:space="preserve"> </w:t>
        </w:r>
        <w:r w:rsidR="00BD4002" w:rsidDel="00900A36">
          <w:t>A meal on a bun!</w:t>
        </w:r>
      </w:moveFrom>
    </w:p>
    <w:moveFromRangeEnd w:id="3"/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  <w:rPr>
          <w:ins w:id="7" w:author="Kurt S" w:date="2016-06-05T08:31:00Z"/>
        </w:rPr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</w:p>
    <w:p w:rsidR="00900A36" w:rsidRDefault="00900A36" w:rsidP="005168F9">
      <w:pPr>
        <w:jc w:val="center"/>
      </w:pPr>
      <w:ins w:id="8" w:author="Kurt S" w:date="2016-06-05T08:31:00Z">
        <w:r>
          <w:t>Add Bacon for $1</w:t>
        </w:r>
      </w:ins>
    </w:p>
    <w:p w:rsidR="00900A36" w:rsidRDefault="00900A36" w:rsidP="00900A36">
      <w:pPr>
        <w:pStyle w:val="Heading2"/>
        <w:rPr>
          <w:moveTo w:id="9" w:author="Kurt S" w:date="2016-06-05T08:32:00Z"/>
        </w:rPr>
      </w:pPr>
      <w:moveToRangeStart w:id="10" w:author="Kurt S" w:date="2016-06-05T08:32:00Z" w:name="move452878893"/>
      <w:moveTo w:id="11" w:author="Kurt S" w:date="2016-06-05T08:32:00Z">
        <w:r>
          <w:t>Turkran San $6</w:t>
        </w:r>
      </w:moveTo>
    </w:p>
    <w:p w:rsidR="00900A36" w:rsidRDefault="00900A36" w:rsidP="00900A36">
      <w:pPr>
        <w:jc w:val="center"/>
        <w:rPr>
          <w:moveTo w:id="12" w:author="Kurt S" w:date="2016-06-05T08:32:00Z"/>
        </w:rPr>
      </w:pPr>
      <w:moveTo w:id="13" w:author="Kurt S" w:date="2016-06-05T08:32:00Z">
        <w:r>
          <w:t>Turkey, cranberry, and stuffing on a grilled panini roll.</w:t>
        </w:r>
        <w:r w:rsidRPr="00BD4002">
          <w:t xml:space="preserve"> </w:t>
        </w:r>
        <w:r w:rsidDel="00B15443">
          <w:t>A meal on a bun!</w:t>
        </w:r>
      </w:moveTo>
    </w:p>
    <w:p w:rsidR="0077769A" w:rsidRDefault="00BB7A14" w:rsidP="005168F9">
      <w:pPr>
        <w:pStyle w:val="Heading2"/>
      </w:pPr>
      <w:bookmarkStart w:id="14" w:name="_GoBack"/>
      <w:bookmarkEnd w:id="14"/>
      <w:moveToRangeEnd w:id="10"/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FE0DCE">
      <w:pPr>
        <w:pStyle w:val="Heading3"/>
      </w:pPr>
      <w:r w:rsidRPr="00FE0DCE">
        <w:t>Cup</w:t>
      </w:r>
      <w:r>
        <w:t xml:space="preserve"> $3</w:t>
      </w:r>
    </w:p>
    <w:p w:rsidR="005168F9" w:rsidRDefault="005168F9" w:rsidP="00900A36">
      <w:pPr>
        <w:pStyle w:val="Heading3"/>
        <w:pPrChange w:id="15" w:author="Kurt S" w:date="2016-06-05T08:31:00Z">
          <w:pPr>
            <w:jc w:val="center"/>
          </w:pPr>
        </w:pPrChange>
      </w:pPr>
      <w:r>
        <w:t>Bowl $5</w:t>
      </w:r>
    </w:p>
    <w:p w:rsidR="00D2391E" w:rsidRDefault="005168F9" w:rsidP="006F40B8">
      <w:pPr>
        <w:pStyle w:val="Heading1"/>
      </w:pPr>
      <w:r>
        <w:lastRenderedPageBreak/>
        <w:t>Any sandwich and cup of soup combo $7</w:t>
      </w:r>
    </w:p>
    <w:p w:rsidR="006F40B8" w:rsidRPr="006F40B8" w:rsidRDefault="006F40B8" w:rsidP="006F40B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t S">
    <w15:presenceInfo w15:providerId="Windows Live" w15:userId="b7d4075f6d1ef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042344"/>
    <w:rsid w:val="001E5F1C"/>
    <w:rsid w:val="002C4290"/>
    <w:rsid w:val="00310613"/>
    <w:rsid w:val="00510B18"/>
    <w:rsid w:val="005168F9"/>
    <w:rsid w:val="00632685"/>
    <w:rsid w:val="00657EBA"/>
    <w:rsid w:val="006F40B8"/>
    <w:rsid w:val="007475E0"/>
    <w:rsid w:val="0077769A"/>
    <w:rsid w:val="00900A36"/>
    <w:rsid w:val="0095146C"/>
    <w:rsid w:val="00B15443"/>
    <w:rsid w:val="00BB7A14"/>
    <w:rsid w:val="00BD4002"/>
    <w:rsid w:val="00BE1279"/>
    <w:rsid w:val="00C470AE"/>
    <w:rsid w:val="00C5583C"/>
    <w:rsid w:val="00C94936"/>
    <w:rsid w:val="00D2391E"/>
    <w:rsid w:val="00DD0288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19BAD"/>
  <w15:docId w15:val="{DB774313-5407-4E30-8ED0-B3E60527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7475E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C0504D" w:themeColor="accent2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75E0"/>
    <w:rPr>
      <w:caps/>
      <w:color w:val="C0504D" w:themeColor="accent2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10B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B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B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9FE9-36E2-4802-AF90-9784688F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2</cp:revision>
  <dcterms:created xsi:type="dcterms:W3CDTF">2016-06-05T12:34:00Z</dcterms:created>
  <dcterms:modified xsi:type="dcterms:W3CDTF">2016-06-05T12:34:00Z</dcterms:modified>
</cp:coreProperties>
</file>